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67" w:rsidRDefault="00D60067" w:rsidP="00D60067">
      <w:pPr>
        <w:pStyle w:val="pers"/>
      </w:pPr>
      <w:r>
        <w:t>Stalin</w:t>
      </w:r>
    </w:p>
    <w:p w:rsidR="00D60067" w:rsidRDefault="00D60067" w:rsidP="00D60067">
      <w:pPr>
        <w:pStyle w:val="biog"/>
      </w:pPr>
      <w:r>
        <w:t>(</w:t>
      </w:r>
      <w:proofErr w:type="spellStart"/>
      <w:r>
        <w:t>Iosif</w:t>
      </w:r>
      <w:proofErr w:type="spellEnd"/>
      <w:r>
        <w:t xml:space="preserve"> o </w:t>
      </w:r>
      <w:proofErr w:type="spellStart"/>
      <w:r>
        <w:t>Jossif</w:t>
      </w:r>
      <w:proofErr w:type="spellEnd"/>
      <w:r>
        <w:t xml:space="preserve"> </w:t>
      </w:r>
      <w:proofErr w:type="spellStart"/>
      <w:r>
        <w:t>Vissariónovich</w:t>
      </w:r>
      <w:proofErr w:type="spellEnd"/>
      <w:r>
        <w:t xml:space="preserve"> </w:t>
      </w:r>
      <w:proofErr w:type="spellStart"/>
      <w:r>
        <w:t>Dzhugashvili</w:t>
      </w:r>
      <w:proofErr w:type="spellEnd"/>
      <w:r>
        <w:t>) Dictador soviético (</w:t>
      </w:r>
      <w:proofErr w:type="spellStart"/>
      <w:r>
        <w:t>Gori</w:t>
      </w:r>
      <w:proofErr w:type="spellEnd"/>
      <w:r>
        <w:t xml:space="preserve">, Georgia, 1879 - Moscú, 1953). Era hijo de un zapatero pobre y alcohólico de la región caucásica de Georgia, sometida a la Rusia de los zares. Quedó huérfano muy temprano y estudió en un seminario eclesiástico, de donde fue expulsado por sus ideas revolucionarias (1899). Entonces se unió a la lucha clandestina de los socialistas rusos contra el régimen zarista. Cuando en 1903 se escindió el Partido Socialdemócrata, siguió a la facción </w:t>
      </w:r>
      <w:r>
        <w:rPr>
          <w:i/>
          <w:iCs/>
        </w:rPr>
        <w:t xml:space="preserve">bolchevique </w:t>
      </w:r>
      <w:r>
        <w:t xml:space="preserve">que encabezaba </w:t>
      </w:r>
      <w:r>
        <w:rPr>
          <w:noProof/>
        </w:rPr>
        <w:t>p</w:t>
      </w:r>
      <w:bookmarkStart w:id="0" w:name="_GoBack"/>
      <w:bookmarkEnd w:id="0"/>
      <w:r>
        <w:rPr>
          <w:noProof/>
        </w:rPr>
        <w:t xml:space="preserve">or </w:t>
      </w:r>
      <w:hyperlink r:id="rId5" w:history="1">
        <w:r>
          <w:rPr>
            <w:b/>
            <w:bCs/>
            <w:color w:val="006699"/>
            <w:u w:val="single"/>
          </w:rPr>
          <w:t>Lenin</w:t>
        </w:r>
      </w:hyperlink>
      <w:r>
        <w:t xml:space="preserve">. </w:t>
      </w:r>
    </w:p>
    <w:p w:rsidR="00D60067" w:rsidRDefault="00D60067" w:rsidP="00D60067">
      <w:pPr>
        <w:pStyle w:val="biog"/>
      </w:pPr>
      <w:r>
        <w:t xml:space="preserve">Fue un militante activo y perseguido hasta el triunfo de la Revolución bolchevique de 1917, época de la que procede su sobrenombre de </w:t>
      </w:r>
      <w:r>
        <w:rPr>
          <w:i/>
          <w:iCs/>
        </w:rPr>
        <w:t xml:space="preserve">Stalin </w:t>
      </w:r>
      <w:r>
        <w:t>(«hombre de acero»). La lealtad a Lenin y la falta de ideas propias le permitieron ascender en la burocracia del partido (rebautizado como Partido Comunista), hasta llegar a secretario general en 1922.</w:t>
      </w:r>
    </w:p>
    <w:p w:rsidR="00D60067" w:rsidRDefault="00D60067" w:rsidP="00D60067">
      <w:pPr>
        <w:pStyle w:val="pie"/>
        <w:jc w:val="center"/>
      </w:pPr>
      <w:r>
        <w:rPr>
          <w:noProof/>
        </w:rPr>
        <w:drawing>
          <wp:inline distT="0" distB="0" distL="0" distR="0">
            <wp:extent cx="3243580" cy="3536950"/>
            <wp:effectExtent l="0" t="0" r="0" b="6350"/>
            <wp:docPr id="2" name="Imagen 2" descr="http://www.biografiasyvidas.com/biografia/s/fotos/sta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iografiasyvidas.com/biografia/s/fotos/stal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Stalin</w:t>
      </w:r>
    </w:p>
    <w:p w:rsidR="00D60067" w:rsidRDefault="00D60067" w:rsidP="00D60067">
      <w:pPr>
        <w:pStyle w:val="biog"/>
      </w:pPr>
      <w:r>
        <w:t>Stalin c</w:t>
      </w:r>
      <w:r>
        <w:t>o</w:t>
      </w:r>
      <w:r>
        <w:t xml:space="preserve">mprendió entonces una pugna con </w:t>
      </w:r>
      <w:proofErr w:type="spellStart"/>
      <w:r>
        <w:t>Trotski</w:t>
      </w:r>
      <w:proofErr w:type="spellEnd"/>
      <w:r>
        <w:t xml:space="preserve"> por la sucesión de Lenin que, ya muy enfermo, moriría en 1924. Aunque el líder de la Revolución había indicado su preferencia por </w:t>
      </w:r>
      <w:proofErr w:type="spellStart"/>
      <w:r>
        <w:t>Trotski</w:t>
      </w:r>
      <w:proofErr w:type="spellEnd"/>
      <w:r>
        <w:t xml:space="preserve"> (pues consideraba a Stalin «demasiado cruel»), Stalin maniobró aprovechando su control sobre la información y sobre el aparato del Partido, aliándose con </w:t>
      </w:r>
      <w:proofErr w:type="spellStart"/>
      <w:r>
        <w:t>Zinoviev</w:t>
      </w:r>
      <w:proofErr w:type="spellEnd"/>
      <w:r>
        <w:t xml:space="preserve"> y </w:t>
      </w:r>
      <w:proofErr w:type="spellStart"/>
      <w:r>
        <w:t>Kamenev</w:t>
      </w:r>
      <w:proofErr w:type="spellEnd"/>
      <w:r>
        <w:t xml:space="preserve"> hasta imponerse a </w:t>
      </w:r>
      <w:proofErr w:type="spellStart"/>
      <w:r>
        <w:t>Trotski</w:t>
      </w:r>
      <w:proofErr w:type="spellEnd"/>
      <w:r>
        <w:t xml:space="preserve">. La lucha por el poder se disfrazó de argumentos ideológicos, defendiendo cada bando una estrategia para consolidar el régimen comunista: la construcción del </w:t>
      </w:r>
      <w:r>
        <w:rPr>
          <w:i/>
          <w:iCs/>
        </w:rPr>
        <w:t xml:space="preserve">socialismo en un solo país </w:t>
      </w:r>
      <w:r>
        <w:t xml:space="preserve">(Stalin) contra la </w:t>
      </w:r>
      <w:r>
        <w:rPr>
          <w:i/>
          <w:iCs/>
        </w:rPr>
        <w:t xml:space="preserve">revolución permanente </w:t>
      </w:r>
      <w:r>
        <w:t>a escala mundial (</w:t>
      </w:r>
      <w:proofErr w:type="spellStart"/>
      <w:r>
        <w:t>Trotski</w:t>
      </w:r>
      <w:proofErr w:type="spellEnd"/>
      <w:r>
        <w:t xml:space="preserve">). </w:t>
      </w:r>
    </w:p>
    <w:p w:rsidR="00D60067" w:rsidRDefault="00D60067" w:rsidP="00D60067">
      <w:pPr>
        <w:pStyle w:val="biog"/>
      </w:pPr>
      <w:r>
        <w:t xml:space="preserve">Para Stalin lo esencial era la ambición de poder, pues una vez que eliminó a </w:t>
      </w:r>
      <w:proofErr w:type="spellStart"/>
      <w:r>
        <w:t>Trotski</w:t>
      </w:r>
      <w:proofErr w:type="spellEnd"/>
      <w:r>
        <w:t xml:space="preserve"> (al que mandó al exilio en 1929 y luego hizo asesinar en 1940), se desembarazó también del ala «izquierda» del partido (</w:t>
      </w:r>
      <w:proofErr w:type="spellStart"/>
      <w:r>
        <w:t>Zinoviev</w:t>
      </w:r>
      <w:proofErr w:type="spellEnd"/>
      <w:r>
        <w:t xml:space="preserve"> y </w:t>
      </w:r>
      <w:proofErr w:type="spellStart"/>
      <w:r>
        <w:t>Kamenev</w:t>
      </w:r>
      <w:proofErr w:type="spellEnd"/>
      <w:r>
        <w:t>, ejecutados en 1936) y del ala «derecha» (</w:t>
      </w:r>
      <w:proofErr w:type="spellStart"/>
      <w:r>
        <w:t>Bujarin</w:t>
      </w:r>
      <w:proofErr w:type="spellEnd"/>
      <w:r>
        <w:t xml:space="preserve"> y </w:t>
      </w:r>
      <w:proofErr w:type="spellStart"/>
      <w:r>
        <w:t>Rikov</w:t>
      </w:r>
      <w:proofErr w:type="spellEnd"/>
      <w:r>
        <w:t>, ejecutados en 1938) e instauró una sangrienta dictadura personal, apropiándose de las ideas políticas que habían sostenido sus rivales.</w:t>
      </w:r>
    </w:p>
    <w:p w:rsidR="00D60067" w:rsidRDefault="00D60067" w:rsidP="00D60067">
      <w:pPr>
        <w:pStyle w:val="biog"/>
      </w:pPr>
      <w:r>
        <w:t xml:space="preserve">Stalin gobernó la Unión Soviética de forma tiránica desde los años treinta hasta su muerte, implantando el régimen más totalitario que haya existido jamás; pero también hay que atribuirle a él la realización del proyecto socioeconómico comunista en Rusia, la extensión de su modelo a otros países vecinos y la conversión de la URSS en una gran potencia. </w:t>
      </w:r>
    </w:p>
    <w:p w:rsidR="00D60067" w:rsidRDefault="00D60067" w:rsidP="00D60067">
      <w:pPr>
        <w:pStyle w:val="biog"/>
      </w:pPr>
      <w:r>
        <w:lastRenderedPageBreak/>
        <w:t xml:space="preserve">Radicalizando las tendencias autoritarias presentes entre los bolcheviques desde la Revolución, acabó de eliminar del proyecto marxista-leninista todo rastro de ideas democráticas o emancipadoras: anuló todas las libertades, negó el más mínimo pluralismo y aterrorizó a la población instaurando un régimen policial. Dispuesto a eliminar no sólo a los discrepantes o sospechosos, sino a todo aquel que pudiera poseer algún prestigio o influencia propia, lanzó sucesivas </w:t>
      </w:r>
      <w:r>
        <w:rPr>
          <w:i/>
          <w:iCs/>
        </w:rPr>
        <w:t xml:space="preserve">purgas </w:t>
      </w:r>
      <w:r>
        <w:t xml:space="preserve">contra sus compañeros comunistas, que diezmaron el partido, eliminando a la plana mayor de la Revolución. </w:t>
      </w:r>
    </w:p>
    <w:p w:rsidR="00D60067" w:rsidRDefault="00D60067" w:rsidP="00D60067">
      <w:pPr>
        <w:pStyle w:val="biog"/>
      </w:pPr>
      <w:r>
        <w:t xml:space="preserve">Con la misma violencia impuso la colectivización forzosa de la agricultura, hizo exterminar o trasladar a pueblos enteros como castigo o para solucionar problemas de minorías nacionales, y sometió todo el sistema productivo a la estricta disciplina de una planificación central obligatoria. Con inmensas pérdidas humanas consiguió, sin embargo, un crecimiento económico espectacular, mediante los </w:t>
      </w:r>
      <w:r>
        <w:rPr>
          <w:i/>
          <w:iCs/>
        </w:rPr>
        <w:t xml:space="preserve">planes quinquenales: </w:t>
      </w:r>
      <w:r>
        <w:t xml:space="preserve">en ellos se daba prioridad a una industrialización acelerada, basada en el desarrollo de los sectores energéticos y la industria pesada, a costa de sacrificar el bienestar de la población (sometida a durísimas condiciones de trabajo y a grandes privaciones en materia de consumo). </w:t>
      </w:r>
    </w:p>
    <w:p w:rsidR="00D60067" w:rsidRDefault="00D60067" w:rsidP="00D60067">
      <w:pPr>
        <w:pStyle w:val="biog"/>
      </w:pPr>
      <w:r>
        <w:t>La represión impedía que se expresara el malestar de la población, apenas compensada con la mejora de los servicios estatales de transporte, sanidad y educación. A este precio consiguió Stalin convertir a la Unión Soviética en una gran potencia, capaz de ganar la Segunda Guerra Mundial (1939-45) y de compartir la hegemonía con los Estados Unidos en el orden bipolar posterior.</w:t>
      </w:r>
    </w:p>
    <w:p w:rsidR="00D60067" w:rsidRDefault="00D60067" w:rsidP="00D60067">
      <w:pPr>
        <w:pStyle w:val="biog"/>
        <w:rPr>
          <w:ins w:id="1" w:author="Unknown"/>
        </w:rPr>
      </w:pPr>
      <w:ins w:id="2" w:author="Unknown">
        <w:r>
          <w:t xml:space="preserve">Stalin fue un político ambicioso y realista, movido por consideraciones de poder y no por ideales revolucionarios. Este maquiavelismo fue más palpable en su política exterior, donde la causa del socialismo quedó sistemáticamente postergada a los intereses nacionales de Rusia (convirtiendo a los partidos comunistas extranjeros en meros instrumentos de la política exterior soviética). </w:t>
        </w:r>
      </w:ins>
    </w:p>
    <w:p w:rsidR="00D60067" w:rsidRDefault="00D60067" w:rsidP="00D60067">
      <w:pPr>
        <w:pStyle w:val="biog"/>
        <w:rPr>
          <w:ins w:id="3" w:author="Unknown"/>
        </w:rPr>
      </w:pPr>
      <w:ins w:id="4" w:author="Unknown">
        <w:r>
          <w:t xml:space="preserve">No tuvo reparos en firmar un pacto de no agresión con la Alemania nazi para asegurarse la tranquilidad en sus fronteras, el reparto de Polonia y la anexión de Estonia, Letonia y Lituania (Pacto Germano-Soviético de 1939). A pesar de todo, Hitler invadió la URSS, arrastrando a Stalin a la guerra en 1941. Stalin movilizó eficazmente las energías del país apelando a sus sentimientos nacionalistas (proclamó la </w:t>
        </w:r>
        <w:r>
          <w:rPr>
            <w:i/>
            <w:iCs/>
          </w:rPr>
          <w:t xml:space="preserve">Gran Guerra Patriótica): </w:t>
        </w:r>
        <w:r>
          <w:t xml:space="preserve">organizó la evacuación de la industria de las regiones occidentales hacia los Urales, adoptando una estrategia de «tierra quemada». Con ayuda del clima, de las grandes distancias y de la lucha guerrillera de los partisanos, debilitó a los alemanes hasta recuperarse y pasar a la contraofensiva a partir de la batalla de </w:t>
        </w:r>
        <w:proofErr w:type="spellStart"/>
        <w:r>
          <w:t>Stalingrado</w:t>
        </w:r>
        <w:proofErr w:type="spellEnd"/>
        <w:r>
          <w:t xml:space="preserve"> (1942-43). Después el avance ruso fue arrollador hasta llegar más allá de Berlín. </w:t>
        </w:r>
      </w:ins>
    </w:p>
    <w:p w:rsidR="00D60067" w:rsidRDefault="00D60067" w:rsidP="00D60067">
      <w:pPr>
        <w:pStyle w:val="biog"/>
        <w:rPr>
          <w:ins w:id="5" w:author="Unknown"/>
        </w:rPr>
      </w:pPr>
      <w:ins w:id="6" w:author="Unknown">
        <w:r>
          <w:t xml:space="preserve">Reforzado por la victoria, Stalin negoció con los aliados (Estados Unidos y Gran Bretaña) el orden internacional de la posguerra (Conferencias de Yalta y </w:t>
        </w:r>
        <w:proofErr w:type="spellStart"/>
        <w:r>
          <w:t>Postdam</w:t>
        </w:r>
        <w:proofErr w:type="spellEnd"/>
        <w:r>
          <w:t xml:space="preserve">, 1945), obteniendo el reconocimiento de la URSS como gran potencia (con derecho de veto en la ONU, por ejemplo). Los aliados tuvieron que aceptar la influencia soviética en Europa central y occidental, donde Stalin estableció un cordón de «Repúblicas populares» </w:t>
        </w:r>
        <w:r>
          <w:rPr>
            <w:i/>
            <w:iCs/>
          </w:rPr>
          <w:t xml:space="preserve">satélites </w:t>
        </w:r>
        <w:r>
          <w:t xml:space="preserve">de la URSS. </w:t>
        </w:r>
      </w:ins>
    </w:p>
    <w:p w:rsidR="00D60067" w:rsidRDefault="00D60067" w:rsidP="00D60067">
      <w:pPr>
        <w:pStyle w:val="biog"/>
        <w:rPr>
          <w:ins w:id="7" w:author="Unknown"/>
        </w:rPr>
      </w:pPr>
      <w:ins w:id="8" w:author="Unknown">
        <w:r>
          <w:t>Stalin mantuvo la inercia de la guerra, retrasando la desmovilización de su ejército hasta el momento en que pudo disponer de armas atómicas (1953) y fomentando la extensión del comunismo a países en los que existieran movimientos revolucionarios autóctonos (como Grecia, Turquía, China, Corea…). La resistencia norteamericana a sus planes dio lugar a la «guerra fría», clima de tensión bipolar a escala mundial entre un bloque comunista y un bloque occidental capitalista, que perduraría hasta la desaparición de la URSS.</w:t>
        </w:r>
      </w:ins>
    </w:p>
    <w:p w:rsidR="00E35EF4" w:rsidRPr="00E35EF4" w:rsidRDefault="00E35EF4" w:rsidP="00D60067"/>
    <w:sectPr w:rsidR="00E35EF4" w:rsidRPr="00E35E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F4"/>
    <w:rsid w:val="00D60067"/>
    <w:rsid w:val="00D974B3"/>
    <w:rsid w:val="00E3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iog">
    <w:name w:val="biog"/>
    <w:basedOn w:val="Normal"/>
    <w:rsid w:val="00E35EF4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8"/>
      <w:szCs w:val="18"/>
      <w:lang w:eastAsia="es-ES"/>
    </w:rPr>
  </w:style>
  <w:style w:type="paragraph" w:customStyle="1" w:styleId="pers">
    <w:name w:val="pers"/>
    <w:basedOn w:val="Normal"/>
    <w:rsid w:val="00E3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9900"/>
      <w:sz w:val="24"/>
      <w:szCs w:val="24"/>
      <w:lang w:eastAsia="es-ES"/>
    </w:rPr>
  </w:style>
  <w:style w:type="paragraph" w:customStyle="1" w:styleId="pie">
    <w:name w:val="pie"/>
    <w:basedOn w:val="Normal"/>
    <w:rsid w:val="00E3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E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iog">
    <w:name w:val="biog"/>
    <w:basedOn w:val="Normal"/>
    <w:rsid w:val="00E35EF4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8"/>
      <w:szCs w:val="18"/>
      <w:lang w:eastAsia="es-ES"/>
    </w:rPr>
  </w:style>
  <w:style w:type="paragraph" w:customStyle="1" w:styleId="pers">
    <w:name w:val="pers"/>
    <w:basedOn w:val="Normal"/>
    <w:rsid w:val="00E3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9900"/>
      <w:sz w:val="24"/>
      <w:szCs w:val="24"/>
      <w:lang w:eastAsia="es-ES"/>
    </w:rPr>
  </w:style>
  <w:style w:type="paragraph" w:customStyle="1" w:styleId="pie">
    <w:name w:val="pie"/>
    <w:basedOn w:val="Normal"/>
    <w:rsid w:val="00E3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biografiasyvidas.com/monografia/len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alvaro</cp:lastModifiedBy>
  <cp:revision>2</cp:revision>
  <dcterms:created xsi:type="dcterms:W3CDTF">2012-04-01T19:26:00Z</dcterms:created>
  <dcterms:modified xsi:type="dcterms:W3CDTF">2012-04-01T19:26:00Z</dcterms:modified>
</cp:coreProperties>
</file>